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514FF2" w14:textId="77777777" w:rsidR="003F00B8" w:rsidRPr="006B70BC" w:rsidRDefault="003F00B8" w:rsidP="00591657">
      <w:pPr>
        <w:keepNext/>
        <w:keepLines/>
        <w:suppressLineNumbers/>
        <w:ind w:left="4932" w:firstLine="708"/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zh-CN" w:bidi="hi-IN"/>
        </w:rPr>
      </w:pPr>
      <w:commentRangeStart w:id="0"/>
      <w:r w:rsidRPr="006B70BC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zh-CN" w:bidi="hi-IN"/>
        </w:rPr>
        <w:t xml:space="preserve">ASUTUSESISESEKS </w:t>
      </w:r>
    </w:p>
    <w:p w14:paraId="0474B63C" w14:textId="77777777" w:rsidR="003F00B8" w:rsidRPr="006B70BC" w:rsidRDefault="003F00B8" w:rsidP="003F00B8">
      <w:pPr>
        <w:keepNext/>
        <w:keepLines/>
        <w:suppressLineNumbers/>
        <w:ind w:left="5664"/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zh-CN" w:bidi="hi-IN"/>
        </w:rPr>
      </w:pPr>
      <w:r w:rsidRPr="006B70BC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zh-CN" w:bidi="hi-IN"/>
        </w:rPr>
        <w:t>KASUTAMISEKS</w:t>
      </w:r>
    </w:p>
    <w:p w14:paraId="0C7FBB93" w14:textId="7E92882F" w:rsidR="003F00B8" w:rsidRPr="006B70BC" w:rsidRDefault="00367684" w:rsidP="003F00B8">
      <w:pPr>
        <w:keepNext/>
        <w:keepLines/>
        <w:suppressLineNumbers/>
        <w:ind w:left="4956" w:firstLine="708"/>
        <w:rPr>
          <w:rFonts w:ascii="Times New Roman" w:eastAsia="SimSun" w:hAnsi="Times New Roman" w:cs="Times New Roman"/>
          <w:bCs/>
          <w:kern w:val="1"/>
          <w:sz w:val="24"/>
          <w:szCs w:val="24"/>
          <w:lang w:eastAsia="zh-CN" w:bidi="hi-IN"/>
        </w:rPr>
      </w:pPr>
      <w:r w:rsidRPr="006B70BC">
        <w:rPr>
          <w:rFonts w:ascii="Times New Roman" w:eastAsia="SimSun" w:hAnsi="Times New Roman" w:cs="Times New Roman"/>
          <w:bCs/>
          <w:kern w:val="1"/>
          <w:sz w:val="24"/>
          <w:szCs w:val="24"/>
          <w:lang w:eastAsia="zh-CN" w:bidi="hi-IN"/>
        </w:rPr>
        <w:t xml:space="preserve">Märge tehtud: </w:t>
      </w:r>
      <w:r w:rsidR="00BF1264">
        <w:rPr>
          <w:rFonts w:ascii="Times New Roman" w:eastAsia="SimSun" w:hAnsi="Times New Roman" w:cs="Times New Roman"/>
          <w:bCs/>
          <w:kern w:val="1"/>
          <w:sz w:val="24"/>
          <w:szCs w:val="24"/>
          <w:lang w:eastAsia="zh-CN" w:bidi="hi-IN"/>
        </w:rPr>
        <w:t>28</w:t>
      </w:r>
      <w:r w:rsidRPr="006B70BC">
        <w:rPr>
          <w:rFonts w:ascii="Times New Roman" w:eastAsia="SimSun" w:hAnsi="Times New Roman" w:cs="Times New Roman"/>
          <w:bCs/>
          <w:kern w:val="1"/>
          <w:sz w:val="24"/>
          <w:szCs w:val="24"/>
          <w:lang w:eastAsia="zh-CN" w:bidi="hi-IN"/>
        </w:rPr>
        <w:t>.</w:t>
      </w:r>
      <w:r w:rsidR="00BF1264">
        <w:rPr>
          <w:rFonts w:ascii="Times New Roman" w:eastAsia="SimSun" w:hAnsi="Times New Roman" w:cs="Times New Roman"/>
          <w:bCs/>
          <w:kern w:val="1"/>
          <w:sz w:val="24"/>
          <w:szCs w:val="24"/>
          <w:lang w:eastAsia="zh-CN" w:bidi="hi-IN"/>
        </w:rPr>
        <w:t>07.2025</w:t>
      </w:r>
    </w:p>
    <w:p w14:paraId="1B4B9B1C" w14:textId="7AA3C4B8" w:rsidR="003F00B8" w:rsidRPr="006B70BC" w:rsidRDefault="00D70D9E" w:rsidP="003F00B8">
      <w:pPr>
        <w:keepNext/>
        <w:keepLines/>
        <w:suppressLineNumbers/>
        <w:ind w:left="4956" w:firstLine="708"/>
        <w:rPr>
          <w:rFonts w:ascii="Times New Roman" w:eastAsia="SimSun" w:hAnsi="Times New Roman" w:cs="Times New Roman"/>
          <w:bCs/>
          <w:kern w:val="1"/>
          <w:sz w:val="24"/>
          <w:szCs w:val="24"/>
          <w:lang w:eastAsia="zh-CN" w:bidi="hi-IN"/>
        </w:rPr>
      </w:pPr>
      <w:r w:rsidRPr="006B70BC">
        <w:rPr>
          <w:rFonts w:ascii="Times New Roman" w:eastAsia="SimSun" w:hAnsi="Times New Roman" w:cs="Times New Roman"/>
          <w:bCs/>
          <w:kern w:val="1"/>
          <w:sz w:val="24"/>
          <w:szCs w:val="24"/>
          <w:lang w:eastAsia="zh-CN" w:bidi="hi-IN"/>
        </w:rPr>
        <w:t xml:space="preserve">Kehtib kuni: </w:t>
      </w:r>
      <w:r w:rsidR="00BF1264">
        <w:rPr>
          <w:rFonts w:ascii="Times New Roman" w:eastAsia="SimSun" w:hAnsi="Times New Roman" w:cs="Times New Roman"/>
          <w:bCs/>
          <w:kern w:val="1"/>
          <w:sz w:val="24"/>
          <w:szCs w:val="24"/>
          <w:lang w:eastAsia="zh-CN" w:bidi="hi-IN"/>
        </w:rPr>
        <w:t>EIS-i esitamiseni</w:t>
      </w:r>
    </w:p>
    <w:p w14:paraId="3E8A4BE7" w14:textId="77777777" w:rsidR="003F00B8" w:rsidRPr="006B70BC" w:rsidRDefault="003F00B8" w:rsidP="00E668D3">
      <w:pPr>
        <w:keepNext/>
        <w:keepLines/>
        <w:suppressLineNumbers/>
        <w:ind w:left="4956" w:firstLine="708"/>
        <w:rPr>
          <w:rFonts w:ascii="Times New Roman" w:eastAsia="SimSun" w:hAnsi="Times New Roman" w:cs="Times New Roman"/>
          <w:bCs/>
          <w:kern w:val="1"/>
          <w:sz w:val="24"/>
          <w:szCs w:val="24"/>
          <w:lang w:eastAsia="zh-CN" w:bidi="hi-IN"/>
        </w:rPr>
      </w:pPr>
      <w:r w:rsidRPr="006B70BC">
        <w:rPr>
          <w:rFonts w:ascii="Times New Roman" w:eastAsia="SimSun" w:hAnsi="Times New Roman" w:cs="Times New Roman"/>
          <w:bCs/>
          <w:kern w:val="1"/>
          <w:sz w:val="24"/>
          <w:szCs w:val="24"/>
          <w:lang w:eastAsia="zh-CN" w:bidi="hi-IN"/>
        </w:rPr>
        <w:t xml:space="preserve">Alus: </w:t>
      </w:r>
      <w:r w:rsidR="00E668D3" w:rsidRPr="006B70BC">
        <w:rPr>
          <w:rFonts w:ascii="Times New Roman" w:eastAsia="SimSun" w:hAnsi="Times New Roman" w:cs="Times New Roman"/>
          <w:bCs/>
          <w:kern w:val="1"/>
          <w:sz w:val="24"/>
          <w:szCs w:val="24"/>
          <w:lang w:eastAsia="zh-CN" w:bidi="hi-IN"/>
        </w:rPr>
        <w:t>AvTS</w:t>
      </w:r>
      <w:r w:rsidRPr="006B70BC">
        <w:rPr>
          <w:rFonts w:ascii="Times New Roman" w:eastAsia="SimSun" w:hAnsi="Times New Roman" w:cs="Times New Roman"/>
          <w:bCs/>
          <w:kern w:val="1"/>
          <w:sz w:val="24"/>
          <w:szCs w:val="24"/>
          <w:lang w:eastAsia="zh-CN" w:bidi="hi-IN"/>
        </w:rPr>
        <w:t xml:space="preserve"> </w:t>
      </w:r>
      <w:r w:rsidR="00E668D3" w:rsidRPr="006B70BC">
        <w:rPr>
          <w:rFonts w:ascii="Times New Roman" w:eastAsia="SimSun" w:hAnsi="Times New Roman" w:cs="Times New Roman"/>
          <w:bCs/>
          <w:kern w:val="1"/>
          <w:sz w:val="24"/>
          <w:szCs w:val="24"/>
          <w:lang w:eastAsia="zh-CN" w:bidi="hi-IN"/>
        </w:rPr>
        <w:t xml:space="preserve"> </w:t>
      </w:r>
      <w:r w:rsidRPr="006B70BC">
        <w:rPr>
          <w:rFonts w:ascii="Times New Roman" w:eastAsia="SimSun" w:hAnsi="Times New Roman" w:cs="Times New Roman"/>
          <w:bCs/>
          <w:kern w:val="1"/>
          <w:sz w:val="24"/>
          <w:szCs w:val="24"/>
          <w:lang w:eastAsia="zh-CN" w:bidi="hi-IN"/>
        </w:rPr>
        <w:t>§ 35 lg 2 p 1</w:t>
      </w:r>
    </w:p>
    <w:p w14:paraId="5A8EC1D8" w14:textId="77777777" w:rsidR="003F00B8" w:rsidRPr="006B70BC" w:rsidRDefault="003F00B8" w:rsidP="5729685D">
      <w:pPr>
        <w:keepNext/>
        <w:keepLines/>
        <w:suppressLineNumbers/>
        <w:ind w:left="5664"/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</w:pPr>
      <w:r w:rsidRPr="5729685D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 xml:space="preserve">Teabevaldaja: </w:t>
      </w:r>
      <w:r w:rsidR="007D6AD9" w:rsidRPr="5729685D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>Regionaal- ja Põllumajandusministeerium</w:t>
      </w:r>
      <w:commentRangeEnd w:id="0"/>
      <w:r>
        <w:rPr>
          <w:rStyle w:val="Kommentaariviide"/>
        </w:rPr>
        <w:commentReference w:id="0"/>
      </w:r>
    </w:p>
    <w:p w14:paraId="31AF6F02" w14:textId="77777777" w:rsidR="003F00B8" w:rsidRPr="006B70BC" w:rsidRDefault="003F00B8" w:rsidP="5729685D">
      <w:pPr>
        <w:keepNext/>
        <w:keepLines/>
        <w:suppressLineNumbers/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</w:pPr>
      <w:r w:rsidRPr="0087251E">
        <w:rPr>
          <w:rFonts w:ascii="Times New Roman" w:eastAsia="Times New Roman" w:hAnsi="Times New Roman" w:cs="Times New Roman"/>
          <w:noProof/>
          <w:sz w:val="24"/>
          <w:szCs w:val="24"/>
          <w:lang w:eastAsia="et-E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8BAB801" wp14:editId="7E31B090">
                <wp:simplePos x="0" y="0"/>
                <wp:positionH relativeFrom="column">
                  <wp:posOffset>3549015</wp:posOffset>
                </wp:positionH>
                <wp:positionV relativeFrom="paragraph">
                  <wp:posOffset>88900</wp:posOffset>
                </wp:positionV>
                <wp:extent cx="1628775" cy="390525"/>
                <wp:effectExtent l="0" t="0" r="28575" b="28575"/>
                <wp:wrapNone/>
                <wp:docPr id="2" name="Tekstiväli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28775" cy="3905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sysClr val="window" lastClr="FFFFFF"/>
                          </a:solidFill>
                        </a:ln>
                        <a:effectLst/>
                      </wps:spPr>
                      <wps:txbx>
                        <w:txbxContent>
                          <w:p w14:paraId="11B0557C" w14:textId="77777777" w:rsidR="003F00B8" w:rsidRPr="008D5D90" w:rsidRDefault="003F00B8" w:rsidP="003F00B8">
                            <w:pPr>
                              <w:rPr>
                                <w:rFonts w:ascii="Times New Roman" w:eastAsia="SimSun" w:hAnsi="Times New Roman" w:cs="Times New Roman"/>
                                <w:b/>
                                <w:bCs/>
                                <w:kern w:val="1"/>
                                <w:sz w:val="20"/>
                                <w:szCs w:val="20"/>
                                <w:lang w:eastAsia="zh-CN" w:bidi="hi-IN"/>
                              </w:rPr>
                            </w:pPr>
                            <w:r w:rsidRPr="008D5D90">
                              <w:rPr>
                                <w:rFonts w:ascii="Times New Roman" w:eastAsia="SimSun" w:hAnsi="Times New Roman" w:cs="Times New Roman"/>
                                <w:b/>
                                <w:bCs/>
                                <w:kern w:val="1"/>
                                <w:sz w:val="20"/>
                                <w:szCs w:val="20"/>
                                <w:lang w:eastAsia="zh-CN" w:bidi="hi-IN"/>
                              </w:rPr>
                              <w:t>EELNÕU</w:t>
                            </w:r>
                          </w:p>
                          <w:p w14:paraId="34CC1E82" w14:textId="51BA8715" w:rsidR="003F00B8" w:rsidRPr="008D5D90" w:rsidRDefault="00B3698D" w:rsidP="003F00B8">
                            <w:pPr>
                              <w:rPr>
                                <w:rFonts w:ascii="Times New Roman" w:eastAsia="SimSun" w:hAnsi="Times New Roman" w:cs="Times New Roman"/>
                                <w:bCs/>
                                <w:kern w:val="1"/>
                                <w:sz w:val="20"/>
                                <w:szCs w:val="20"/>
                                <w:lang w:eastAsia="zh-CN" w:bidi="hi-IN"/>
                              </w:rPr>
                            </w:pPr>
                            <w:r>
                              <w:rPr>
                                <w:rFonts w:ascii="Times New Roman" w:eastAsia="SimSun" w:hAnsi="Times New Roman" w:cs="Times New Roman"/>
                                <w:bCs/>
                                <w:kern w:val="1"/>
                                <w:sz w:val="20"/>
                                <w:szCs w:val="20"/>
                                <w:lang w:eastAsia="zh-CN" w:bidi="hi-IN"/>
                              </w:rPr>
                              <w:t>28.07.2025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>
            <w:pict xmlns:w="http://schemas.openxmlformats.org/wordprocessingml/2006/main">
              <v:shapetype xmlns:w14="http://schemas.microsoft.com/office/word/2010/wordml" xmlns:o="urn:schemas-microsoft-com:office:office" xmlns:v="urn:schemas-microsoft-com:vml" id="_x0000_t202" coordsize="21600,21600" o:spt="202" path="m,l,21600r21600,l21600,xe" w14:anchorId="08BAB801">
                <v:stroke joinstyle="miter"/>
                <v:path gradientshapeok="t" o:connecttype="rect"/>
              </v:shapetype>
              <v:shape xmlns:o="urn:schemas-microsoft-com:office:office" xmlns:v="urn:schemas-microsoft-com:vml" id="Tekstiväli 2" style="position:absolute;margin-left:279.45pt;margin-top:7pt;width:128.25pt;height:30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fillcolor="window" strokecolor="window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">
                <v:textbox>
                  <w:txbxContent>
                    <w:p xmlns:w14="http://schemas.microsoft.com/office/word/2010/wordml" w:rsidRPr="008D5D90" w:rsidR="003F00B8" w:rsidP="003F00B8" w:rsidRDefault="003F00B8" w14:paraId="11B0557C" w14:textId="77777777">
                      <w:pPr>
                        <w:rPr>
                          <w:rFonts w:ascii="Times New Roman" w:hAnsi="Times New Roman" w:eastAsia="SimSun" w:cs="Times New Roman"/>
                          <w:b/>
                          <w:bCs/>
                          <w:kern w:val="1"/>
                          <w:sz w:val="20"/>
                          <w:szCs w:val="20"/>
                          <w:lang w:eastAsia="zh-CN" w:bidi="hi-IN"/>
                        </w:rPr>
                      </w:pPr>
                      <w:r w:rsidRPr="008D5D90">
                        <w:rPr>
                          <w:rFonts w:ascii="Times New Roman" w:hAnsi="Times New Roman" w:eastAsia="SimSun" w:cs="Times New Roman"/>
                          <w:b/>
                          <w:bCs/>
                          <w:kern w:val="1"/>
                          <w:sz w:val="20"/>
                          <w:szCs w:val="20"/>
                          <w:lang w:eastAsia="zh-CN" w:bidi="hi-IN"/>
                        </w:rPr>
                        <w:t>EELNÕU</w:t>
                      </w:r>
                    </w:p>
                    <w:p xmlns:w14="http://schemas.microsoft.com/office/word/2010/wordml" w:rsidRPr="008D5D90" w:rsidR="003F00B8" w:rsidP="003F00B8" w:rsidRDefault="00B3698D" w14:paraId="34CC1E82" w14:textId="51BA8715">
                      <w:pPr>
                        <w:rPr>
                          <w:rFonts w:ascii="Times New Roman" w:hAnsi="Times New Roman" w:eastAsia="SimSun" w:cs="Times New Roman"/>
                          <w:bCs/>
                          <w:kern w:val="1"/>
                          <w:sz w:val="20"/>
                          <w:szCs w:val="20"/>
                          <w:lang w:eastAsia="zh-CN" w:bidi="hi-IN"/>
                        </w:rPr>
                      </w:pPr>
                      <w:r>
                        <w:rPr>
                          <w:rFonts w:ascii="Times New Roman" w:hAnsi="Times New Roman" w:eastAsia="SimSun" w:cs="Times New Roman"/>
                          <w:bCs/>
                          <w:kern w:val="1"/>
                          <w:sz w:val="20"/>
                          <w:szCs w:val="20"/>
                          <w:lang w:eastAsia="zh-CN" w:bidi="hi-IN"/>
                        </w:rPr>
                        <w:t>28.07.2025</w:t>
                      </w:r>
                    </w:p>
                  </w:txbxContent>
                </v:textbox>
              </v:shape>
            </w:pict>
          </mc:Fallback>
        </mc:AlternateContent>
      </w:r>
    </w:p>
    <w:p w14:paraId="32427D03" w14:textId="77777777" w:rsidR="003F00B8" w:rsidRDefault="003F00B8" w:rsidP="003F00B8">
      <w:pPr>
        <w:keepNext/>
        <w:keepLines/>
        <w:suppressLineNumbers/>
        <w:rPr>
          <w:rFonts w:ascii="Times New Roman" w:eastAsia="SimSun" w:hAnsi="Times New Roman" w:cs="Times New Roman"/>
          <w:bCs/>
          <w:kern w:val="1"/>
          <w:sz w:val="20"/>
          <w:szCs w:val="20"/>
          <w:lang w:eastAsia="zh-CN" w:bidi="hi-IN"/>
        </w:rPr>
      </w:pPr>
    </w:p>
    <w:p w14:paraId="3BC2BB66" w14:textId="77777777" w:rsidR="003F00B8" w:rsidRDefault="003F00B8" w:rsidP="003F00B8">
      <w:pPr>
        <w:keepNext/>
        <w:keepLines/>
        <w:suppressLineNumbers/>
        <w:rPr>
          <w:rFonts w:ascii="Times New Roman" w:eastAsia="SimSun" w:hAnsi="Times New Roman" w:cs="Times New Roman"/>
          <w:bCs/>
          <w:kern w:val="1"/>
          <w:sz w:val="20"/>
          <w:szCs w:val="20"/>
          <w:lang w:eastAsia="zh-CN" w:bidi="hi-IN"/>
        </w:rPr>
      </w:pPr>
    </w:p>
    <w:p w14:paraId="389C13B1" w14:textId="77777777" w:rsidR="003F00B8" w:rsidRDefault="003F00B8" w:rsidP="003F00B8">
      <w:pPr>
        <w:keepNext/>
        <w:keepLines/>
        <w:suppressLineNumbers/>
        <w:rPr>
          <w:rFonts w:ascii="Times New Roman" w:eastAsia="SimSun" w:hAnsi="Times New Roman" w:cs="Times New Roman"/>
          <w:bCs/>
          <w:kern w:val="1"/>
          <w:sz w:val="20"/>
          <w:szCs w:val="20"/>
          <w:lang w:eastAsia="zh-CN" w:bidi="hi-IN"/>
        </w:rPr>
      </w:pPr>
    </w:p>
    <w:tbl>
      <w:tblPr>
        <w:tblW w:w="90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72"/>
      </w:tblGrid>
      <w:tr w:rsidR="003F00B8" w:rsidRPr="003F00B8" w14:paraId="2B09980D" w14:textId="77777777" w:rsidTr="5729685D">
        <w:trPr>
          <w:trHeight w:val="567"/>
        </w:trPr>
        <w:tc>
          <w:tcPr>
            <w:tcW w:w="9072" w:type="dxa"/>
          </w:tcPr>
          <w:p w14:paraId="4DC75315" w14:textId="77777777" w:rsidR="003F00B8" w:rsidRDefault="003F00B8" w:rsidP="003F00B8">
            <w:pPr>
              <w:keepNext/>
              <w:keepLines/>
              <w:suppressLineNumbers/>
              <w:rPr>
                <w:rFonts w:ascii="Times New Roman" w:eastAsia="SimSun" w:hAnsi="Times New Roman" w:cs="Times New Roman"/>
                <w:b/>
                <w:bCs/>
                <w:kern w:val="1"/>
                <w:sz w:val="20"/>
                <w:szCs w:val="20"/>
                <w:lang w:eastAsia="zh-CN" w:bidi="hi-IN"/>
              </w:rPr>
            </w:pPr>
          </w:p>
          <w:p w14:paraId="378287A0" w14:textId="77777777" w:rsidR="00F432EF" w:rsidRDefault="00F432EF" w:rsidP="00F432EF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bookmarkStart w:id="1" w:name="_Hlk199838506"/>
            <w:commentRangeStart w:id="2"/>
            <w:r w:rsidRPr="5729685D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Ühistranspordiseaduse muutmise seadus</w:t>
            </w:r>
            <w:commentRangeEnd w:id="2"/>
            <w:r>
              <w:rPr>
                <w:rStyle w:val="Kommentaariviide"/>
              </w:rPr>
              <w:commentReference w:id="2"/>
            </w:r>
          </w:p>
          <w:p w14:paraId="221CF619" w14:textId="77777777" w:rsidR="00F432EF" w:rsidRPr="006F6911" w:rsidRDefault="00F432EF" w:rsidP="00F432EF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  <w:bookmarkEnd w:id="1"/>
          <w:p w14:paraId="56AC4CC2" w14:textId="77777777" w:rsidR="00F432EF" w:rsidRPr="003F00B8" w:rsidRDefault="00F432EF" w:rsidP="003F00B8">
            <w:pPr>
              <w:keepNext/>
              <w:keepLines/>
              <w:suppressLineNumbers/>
              <w:rPr>
                <w:rFonts w:ascii="Times New Roman" w:eastAsia="SimSun" w:hAnsi="Times New Roman" w:cs="Times New Roman"/>
                <w:b/>
                <w:bCs/>
                <w:kern w:val="1"/>
                <w:sz w:val="20"/>
                <w:szCs w:val="20"/>
                <w:lang w:eastAsia="zh-CN" w:bidi="hi-IN"/>
              </w:rPr>
            </w:pPr>
          </w:p>
        </w:tc>
      </w:tr>
    </w:tbl>
    <w:p w14:paraId="305C6D07" w14:textId="12FBB101" w:rsidR="00F432EF" w:rsidRPr="00752DF6" w:rsidRDefault="00F432EF" w:rsidP="00F432EF">
      <w:pPr>
        <w:rPr>
          <w:ins w:id="3" w:author="Maarja-Liis Lall - JUSTDIGI" w:date="2025-08-12T11:00:00Z" w16du:dateUtc="2025-08-12T11:00:34Z"/>
          <w:rFonts w:ascii="Times New Roman" w:hAnsi="Times New Roman" w:cs="Times New Roman"/>
          <w:sz w:val="24"/>
          <w:szCs w:val="24"/>
        </w:rPr>
      </w:pPr>
      <w:bookmarkStart w:id="4" w:name="_Hlk200010306"/>
      <w:bookmarkStart w:id="5" w:name="_Hlk200010297"/>
      <w:commentRangeStart w:id="6"/>
      <w:r w:rsidRPr="33DF98D0">
        <w:rPr>
          <w:rFonts w:ascii="Times New Roman" w:hAnsi="Times New Roman" w:cs="Times New Roman"/>
          <w:b/>
          <w:bCs/>
          <w:sz w:val="24"/>
          <w:szCs w:val="24"/>
        </w:rPr>
        <w:t>§ 1. Ühistranspordiseaduse</w:t>
      </w:r>
      <w:del w:id="7" w:author="Maarja-Liis Lall - JUSTDIGI" w:date="2025-08-12T11:00:00Z">
        <w:r w:rsidRPr="33DF98D0" w:rsidDel="00F432EF">
          <w:rPr>
            <w:rFonts w:ascii="Times New Roman" w:hAnsi="Times New Roman" w:cs="Times New Roman"/>
            <w:b/>
            <w:bCs/>
            <w:sz w:val="24"/>
            <w:szCs w:val="24"/>
          </w:rPr>
          <w:delText>s</w:delText>
        </w:r>
      </w:del>
      <w:ins w:id="8" w:author="Maarja-Liis Lall - JUSTDIGI" w:date="2025-08-12T11:00:00Z">
        <w:r w:rsidR="4EAD1174" w:rsidRPr="33DF98D0">
          <w:rPr>
            <w:rFonts w:ascii="Times New Roman" w:hAnsi="Times New Roman" w:cs="Times New Roman"/>
            <w:b/>
            <w:bCs/>
            <w:sz w:val="24"/>
            <w:szCs w:val="24"/>
          </w:rPr>
          <w:t xml:space="preserve"> muutmine</w:t>
        </w:r>
      </w:ins>
      <w:del w:id="9" w:author="Maarja-Liis Lall - JUSTDIGI" w:date="2025-08-12T11:00:00Z">
        <w:r w:rsidRPr="33DF98D0" w:rsidDel="00F432EF">
          <w:rPr>
            <w:rFonts w:ascii="Times New Roman" w:hAnsi="Times New Roman" w:cs="Times New Roman"/>
            <w:b/>
            <w:bCs/>
            <w:sz w:val="24"/>
            <w:szCs w:val="24"/>
          </w:rPr>
          <w:delText xml:space="preserve"> </w:delText>
        </w:r>
        <w:r w:rsidRPr="33DF98D0" w:rsidDel="00F432EF">
          <w:rPr>
            <w:rFonts w:ascii="Times New Roman" w:hAnsi="Times New Roman" w:cs="Times New Roman"/>
            <w:sz w:val="24"/>
            <w:szCs w:val="24"/>
          </w:rPr>
          <w:delText>tehakse järgmised muudatused:</w:delText>
        </w:r>
      </w:del>
      <w:commentRangeEnd w:id="6"/>
      <w:r>
        <w:rPr>
          <w:rStyle w:val="Kommentaariviide"/>
        </w:rPr>
        <w:commentReference w:id="6"/>
      </w:r>
    </w:p>
    <w:bookmarkEnd w:id="4"/>
    <w:p w14:paraId="6FDFC0CB" w14:textId="58705153" w:rsidR="33DF98D0" w:rsidRDefault="33DF98D0" w:rsidP="33DF98D0">
      <w:pPr>
        <w:rPr>
          <w:ins w:id="10" w:author="Maarja-Liis Lall - JUSTDIGI" w:date="2025-08-12T11:00:00Z" w16du:dateUtc="2025-08-12T11:00:35Z"/>
          <w:rFonts w:ascii="Times New Roman" w:hAnsi="Times New Roman" w:cs="Times New Roman"/>
          <w:sz w:val="24"/>
          <w:szCs w:val="24"/>
        </w:rPr>
      </w:pPr>
    </w:p>
    <w:p w14:paraId="72A18136" w14:textId="73B424FF" w:rsidR="724F797F" w:rsidRDefault="724F797F" w:rsidP="33DF98D0">
      <w:pPr>
        <w:rPr>
          <w:rFonts w:ascii="Times New Roman" w:hAnsi="Times New Roman" w:cs="Times New Roman"/>
          <w:sz w:val="24"/>
          <w:szCs w:val="24"/>
        </w:rPr>
      </w:pPr>
      <w:ins w:id="11" w:author="Maarja-Liis Lall - JUSTDIGI" w:date="2025-08-12T11:00:00Z">
        <w:r w:rsidRPr="33DF98D0">
          <w:rPr>
            <w:rFonts w:ascii="Times New Roman" w:hAnsi="Times New Roman" w:cs="Times New Roman"/>
            <w:sz w:val="24"/>
            <w:szCs w:val="24"/>
          </w:rPr>
          <w:t>Ühistranspordiseaduses tehakse järgmised muudatused:</w:t>
        </w:r>
      </w:ins>
    </w:p>
    <w:p w14:paraId="64CF70C5" w14:textId="77777777" w:rsidR="00F432EF" w:rsidRPr="006F6911" w:rsidRDefault="00F432EF" w:rsidP="00F432EF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05261D7F" w14:textId="77777777" w:rsidR="00F432EF" w:rsidRDefault="00F432EF" w:rsidP="00F432EF">
      <w:pPr>
        <w:rPr>
          <w:rFonts w:ascii="Times New Roman" w:hAnsi="Times New Roman" w:cs="Times New Roman"/>
          <w:sz w:val="24"/>
          <w:szCs w:val="24"/>
        </w:rPr>
      </w:pPr>
      <w:bookmarkStart w:id="12" w:name="_Hlk200010314"/>
      <w:commentRangeStart w:id="13"/>
      <w:r w:rsidRPr="5729685D">
        <w:rPr>
          <w:rFonts w:ascii="Times New Roman" w:hAnsi="Times New Roman" w:cs="Times New Roman"/>
          <w:sz w:val="24"/>
          <w:szCs w:val="24"/>
        </w:rPr>
        <w:t>1)</w:t>
      </w:r>
      <w:commentRangeEnd w:id="13"/>
      <w:r>
        <w:rPr>
          <w:rStyle w:val="Kommentaariviide"/>
        </w:rPr>
        <w:commentReference w:id="13"/>
      </w:r>
      <w:r w:rsidRPr="5729685D">
        <w:rPr>
          <w:rFonts w:ascii="Times New Roman" w:hAnsi="Times New Roman" w:cs="Times New Roman"/>
          <w:sz w:val="24"/>
          <w:szCs w:val="24"/>
        </w:rPr>
        <w:t xml:space="preserve"> paragrahvi 58 lõike 3 punkt 5 tunnistatakse kehtetuks;</w:t>
      </w:r>
    </w:p>
    <w:p w14:paraId="130B45A6" w14:textId="77777777" w:rsidR="00F432EF" w:rsidRPr="00306399" w:rsidRDefault="00F432EF" w:rsidP="00F432EF">
      <w:pPr>
        <w:rPr>
          <w:rFonts w:ascii="Times New Roman" w:hAnsi="Times New Roman" w:cs="Times New Roman"/>
          <w:sz w:val="24"/>
          <w:szCs w:val="24"/>
        </w:rPr>
      </w:pPr>
    </w:p>
    <w:p w14:paraId="22464224" w14:textId="77777777" w:rsidR="00F432EF" w:rsidRDefault="00F432EF" w:rsidP="00F432EF">
      <w:pPr>
        <w:rPr>
          <w:rFonts w:ascii="Times New Roman" w:hAnsi="Times New Roman" w:cs="Times New Roman"/>
          <w:sz w:val="24"/>
          <w:szCs w:val="24"/>
        </w:rPr>
      </w:pPr>
      <w:bookmarkStart w:id="14" w:name="_Hlk200011195"/>
      <w:bookmarkEnd w:id="12"/>
      <w:r>
        <w:rPr>
          <w:rFonts w:ascii="Times New Roman" w:hAnsi="Times New Roman" w:cs="Times New Roman"/>
          <w:sz w:val="24"/>
          <w:szCs w:val="24"/>
        </w:rPr>
        <w:t>2</w:t>
      </w:r>
      <w:r w:rsidRPr="006F6911">
        <w:rPr>
          <w:rFonts w:ascii="Times New Roman" w:hAnsi="Times New Roman" w:cs="Times New Roman"/>
          <w:sz w:val="24"/>
          <w:szCs w:val="24"/>
        </w:rPr>
        <w:t>) paragrahvi 62 lõige 3 muudetakse ja sõnastatakse järgmiselt:</w:t>
      </w:r>
    </w:p>
    <w:p w14:paraId="4314D981" w14:textId="77777777" w:rsidR="00F432EF" w:rsidRPr="006F6911" w:rsidRDefault="00F432EF" w:rsidP="00F432EF">
      <w:pPr>
        <w:rPr>
          <w:rFonts w:ascii="Times New Roman" w:hAnsi="Times New Roman" w:cs="Times New Roman"/>
          <w:sz w:val="24"/>
          <w:szCs w:val="24"/>
        </w:rPr>
      </w:pPr>
    </w:p>
    <w:p w14:paraId="7C6430F9" w14:textId="2842ABCD" w:rsidR="00F432EF" w:rsidRDefault="00F432EF" w:rsidP="00F432EF">
      <w:pPr>
        <w:rPr>
          <w:rFonts w:ascii="Times New Roman" w:hAnsi="Times New Roman" w:cs="Times New Roman"/>
          <w:sz w:val="24"/>
          <w:szCs w:val="24"/>
        </w:rPr>
      </w:pPr>
      <w:bookmarkStart w:id="15" w:name="_Hlk200011202"/>
      <w:bookmarkEnd w:id="14"/>
      <w:r w:rsidRPr="006F6911">
        <w:rPr>
          <w:rFonts w:ascii="Times New Roman" w:hAnsi="Times New Roman" w:cs="Times New Roman"/>
          <w:sz w:val="24"/>
          <w:szCs w:val="24"/>
        </w:rPr>
        <w:t>„(3) Teenindajakaardi kohta avalikustatakse majandustegevuse registris:</w:t>
      </w:r>
    </w:p>
    <w:p w14:paraId="602EB8B1" w14:textId="77777777" w:rsidR="00F432EF" w:rsidRPr="006F6911" w:rsidRDefault="00F432EF" w:rsidP="00F432EF">
      <w:pPr>
        <w:rPr>
          <w:rFonts w:ascii="Times New Roman" w:hAnsi="Times New Roman" w:cs="Times New Roman"/>
          <w:sz w:val="24"/>
          <w:szCs w:val="24"/>
        </w:rPr>
      </w:pPr>
    </w:p>
    <w:p w14:paraId="2AB7AEC1" w14:textId="77777777" w:rsidR="00F432EF" w:rsidRPr="006F6911" w:rsidRDefault="00F432EF" w:rsidP="00F432EF">
      <w:pPr>
        <w:rPr>
          <w:rFonts w:ascii="Times New Roman" w:hAnsi="Times New Roman" w:cs="Times New Roman"/>
          <w:sz w:val="24"/>
          <w:szCs w:val="24"/>
        </w:rPr>
      </w:pPr>
      <w:bookmarkStart w:id="16" w:name="_Hlk200011218"/>
      <w:bookmarkEnd w:id="15"/>
      <w:r w:rsidRPr="006F6911">
        <w:rPr>
          <w:rFonts w:ascii="Times New Roman" w:hAnsi="Times New Roman" w:cs="Times New Roman"/>
          <w:sz w:val="24"/>
          <w:szCs w:val="24"/>
        </w:rPr>
        <w:t>1) teenindaja ees- ja perekonnanimi;</w:t>
      </w:r>
    </w:p>
    <w:p w14:paraId="63B7E3F9" w14:textId="77777777" w:rsidR="00F432EF" w:rsidRPr="006F6911" w:rsidRDefault="00F432EF" w:rsidP="00F432EF">
      <w:pPr>
        <w:rPr>
          <w:rFonts w:ascii="Times New Roman" w:hAnsi="Times New Roman" w:cs="Times New Roman"/>
          <w:sz w:val="24"/>
          <w:szCs w:val="24"/>
        </w:rPr>
      </w:pPr>
      <w:r w:rsidRPr="006F6911">
        <w:rPr>
          <w:rFonts w:ascii="Times New Roman" w:hAnsi="Times New Roman" w:cs="Times New Roman"/>
          <w:sz w:val="24"/>
          <w:szCs w:val="24"/>
        </w:rPr>
        <w:t>2) teenindaja isikukood;</w:t>
      </w:r>
    </w:p>
    <w:p w14:paraId="20B1BAB3" w14:textId="7F97B0C9" w:rsidR="00F432EF" w:rsidRPr="006F6911" w:rsidRDefault="006C1AE1" w:rsidP="00F432E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F432EF" w:rsidRPr="006F6911">
        <w:rPr>
          <w:rFonts w:ascii="Times New Roman" w:hAnsi="Times New Roman" w:cs="Times New Roman"/>
          <w:sz w:val="24"/>
          <w:szCs w:val="24"/>
        </w:rPr>
        <w:t>) põhiline teeninduspiirkond;</w:t>
      </w:r>
    </w:p>
    <w:p w14:paraId="5D542670" w14:textId="31F93364" w:rsidR="00F432EF" w:rsidRPr="006F6911" w:rsidRDefault="006C1AE1" w:rsidP="006C1AE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F432EF" w:rsidRPr="006F6911">
        <w:rPr>
          <w:rFonts w:ascii="Times New Roman" w:hAnsi="Times New Roman" w:cs="Times New Roman"/>
          <w:sz w:val="24"/>
          <w:szCs w:val="24"/>
        </w:rPr>
        <w:t>) teenindajakaardi andja</w:t>
      </w:r>
      <w:r w:rsidR="0087251E">
        <w:rPr>
          <w:rFonts w:ascii="Times New Roman" w:hAnsi="Times New Roman" w:cs="Times New Roman"/>
          <w:sz w:val="24"/>
          <w:szCs w:val="24"/>
        </w:rPr>
        <w:t xml:space="preserve"> nimetus</w:t>
      </w:r>
      <w:r w:rsidR="00F432EF" w:rsidRPr="006F6911">
        <w:rPr>
          <w:rFonts w:ascii="Times New Roman" w:hAnsi="Times New Roman" w:cs="Times New Roman"/>
          <w:sz w:val="24"/>
          <w:szCs w:val="24"/>
        </w:rPr>
        <w:t>;</w:t>
      </w:r>
    </w:p>
    <w:p w14:paraId="0053867C" w14:textId="73E5BA74" w:rsidR="00F432EF" w:rsidRPr="006F6911" w:rsidRDefault="006C1AE1" w:rsidP="00F432E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F432EF" w:rsidRPr="006F6911">
        <w:rPr>
          <w:rFonts w:ascii="Times New Roman" w:hAnsi="Times New Roman" w:cs="Times New Roman"/>
          <w:sz w:val="24"/>
          <w:szCs w:val="24"/>
        </w:rPr>
        <w:t>) teenindajakaardi keht</w:t>
      </w:r>
      <w:r w:rsidR="0087251E">
        <w:rPr>
          <w:rFonts w:ascii="Times New Roman" w:hAnsi="Times New Roman" w:cs="Times New Roman"/>
          <w:sz w:val="24"/>
          <w:szCs w:val="24"/>
        </w:rPr>
        <w:t>imise aeg</w:t>
      </w:r>
      <w:r w:rsidR="00E0422F">
        <w:rPr>
          <w:rFonts w:ascii="Times New Roman" w:hAnsi="Times New Roman" w:cs="Times New Roman"/>
          <w:sz w:val="24"/>
          <w:szCs w:val="24"/>
        </w:rPr>
        <w:t>;</w:t>
      </w:r>
      <w:r w:rsidR="0087251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F5AF6D3" w14:textId="3153C270" w:rsidR="00F432EF" w:rsidRPr="006F6911" w:rsidRDefault="006C1AE1" w:rsidP="00F432EF">
      <w:p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F432EF" w:rsidRPr="006F6911">
        <w:rPr>
          <w:rFonts w:ascii="Times New Roman" w:hAnsi="Times New Roman" w:cs="Times New Roman"/>
          <w:sz w:val="24"/>
          <w:szCs w:val="24"/>
        </w:rPr>
        <w:t>) teenindajakaardi number.</w:t>
      </w:r>
      <w:r w:rsidR="00F432EF" w:rsidRPr="006F6911">
        <w:rPr>
          <w:rFonts w:ascii="Times New Roman" w:hAnsi="Times New Roman" w:cs="Times New Roman"/>
          <w:sz w:val="24"/>
          <w:szCs w:val="24"/>
          <w:shd w:val="clear" w:color="auto" w:fill="FFFFFF"/>
        </w:rPr>
        <w:t>“;</w:t>
      </w:r>
    </w:p>
    <w:bookmarkEnd w:id="5"/>
    <w:bookmarkEnd w:id="16"/>
    <w:p w14:paraId="5F387266" w14:textId="77777777" w:rsidR="003D5611" w:rsidRDefault="003D5611" w:rsidP="003D16F7">
      <w:pPr>
        <w:rPr>
          <w:rFonts w:ascii="Times New Roman" w:hAnsi="Times New Roman" w:cs="Times New Roman"/>
          <w:sz w:val="32"/>
          <w:szCs w:val="32"/>
        </w:rPr>
      </w:pPr>
    </w:p>
    <w:p w14:paraId="395E5937" w14:textId="5090C79F" w:rsidR="003D16F7" w:rsidRDefault="003D16F7" w:rsidP="0087251E">
      <w:pPr>
        <w:jc w:val="both"/>
        <w:rPr>
          <w:rFonts w:ascii="Times New Roman" w:hAnsi="Times New Roman" w:cs="Times New Roman"/>
          <w:sz w:val="24"/>
          <w:szCs w:val="24"/>
        </w:rPr>
      </w:pPr>
      <w:r w:rsidRPr="0087251E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 w:rsidRPr="0087251E">
        <w:rPr>
          <w:rFonts w:ascii="Times New Roman" w:hAnsi="Times New Roman" w:cs="Times New Roman"/>
          <w:sz w:val="24"/>
          <w:szCs w:val="24"/>
        </w:rPr>
        <w:t xml:space="preserve">paragrahvi 73 lõike 1 teisest lausest jäetakse välja sõnad </w:t>
      </w:r>
      <w:r w:rsidR="001403AA">
        <w:rPr>
          <w:rFonts w:ascii="Times New Roman" w:hAnsi="Times New Roman" w:cs="Times New Roman"/>
          <w:sz w:val="24"/>
          <w:szCs w:val="24"/>
        </w:rPr>
        <w:t>„</w:t>
      </w:r>
      <w:r w:rsidR="00FB3D4F">
        <w:rPr>
          <w:rFonts w:ascii="Times New Roman" w:hAnsi="Times New Roman" w:cs="Times New Roman"/>
          <w:sz w:val="24"/>
          <w:szCs w:val="24"/>
        </w:rPr>
        <w:t xml:space="preserve">ning </w:t>
      </w:r>
      <w:r w:rsidRPr="0087251E">
        <w:rPr>
          <w:rFonts w:ascii="Times New Roman" w:hAnsi="Times New Roman" w:cs="Times New Roman"/>
          <w:sz w:val="24"/>
          <w:szCs w:val="24"/>
        </w:rPr>
        <w:t>välja antud</w:t>
      </w:r>
      <w:r w:rsidR="00FB3D4F">
        <w:rPr>
          <w:rFonts w:ascii="Times New Roman" w:hAnsi="Times New Roman" w:cs="Times New Roman"/>
          <w:sz w:val="24"/>
          <w:szCs w:val="24"/>
        </w:rPr>
        <w:t xml:space="preserve"> </w:t>
      </w:r>
      <w:r w:rsidRPr="0087251E">
        <w:rPr>
          <w:rFonts w:ascii="Times New Roman" w:hAnsi="Times New Roman" w:cs="Times New Roman"/>
          <w:sz w:val="24"/>
          <w:szCs w:val="24"/>
        </w:rPr>
        <w:t>teenindajakaartide</w:t>
      </w:r>
      <w:r w:rsidR="001403AA">
        <w:rPr>
          <w:rFonts w:ascii="Times New Roman" w:hAnsi="Times New Roman" w:cs="Times New Roman"/>
          <w:sz w:val="24"/>
          <w:szCs w:val="24"/>
        </w:rPr>
        <w:t>“</w:t>
      </w:r>
      <w:r w:rsidRPr="00FB3D4F">
        <w:rPr>
          <w:rFonts w:ascii="Times New Roman" w:hAnsi="Times New Roman" w:cs="Times New Roman"/>
          <w:sz w:val="24"/>
          <w:szCs w:val="24"/>
        </w:rPr>
        <w:t>;</w:t>
      </w:r>
    </w:p>
    <w:p w14:paraId="438ADA7B" w14:textId="77777777" w:rsidR="003D16F7" w:rsidRDefault="003D16F7" w:rsidP="003D16F7">
      <w:pPr>
        <w:rPr>
          <w:rFonts w:ascii="Times New Roman" w:hAnsi="Times New Roman" w:cs="Times New Roman"/>
          <w:sz w:val="24"/>
          <w:szCs w:val="24"/>
        </w:rPr>
      </w:pPr>
    </w:p>
    <w:p w14:paraId="5B959945" w14:textId="77777777" w:rsidR="00F432EF" w:rsidRPr="006F6911" w:rsidRDefault="00F432EF" w:rsidP="00F432EF">
      <w:pPr>
        <w:pStyle w:val="Normaallaadveeb"/>
        <w:spacing w:before="0" w:beforeAutospacing="0" w:after="0" w:afterAutospacing="0"/>
        <w:jc w:val="both"/>
      </w:pPr>
      <w:r>
        <w:t>4</w:t>
      </w:r>
      <w:r w:rsidRPr="006F6911">
        <w:t xml:space="preserve">) </w:t>
      </w:r>
      <w:bookmarkStart w:id="17" w:name="_Hlk200011310"/>
      <w:r w:rsidRPr="006F6911">
        <w:rPr>
          <w:shd w:val="clear" w:color="auto" w:fill="FFFFFF"/>
        </w:rPr>
        <w:t>paragrahvi 74 lõike 1 punkt 7 tunnistatakse kehtetuks;</w:t>
      </w:r>
    </w:p>
    <w:bookmarkEnd w:id="17"/>
    <w:p w14:paraId="455ECC45" w14:textId="639CDE57" w:rsidR="003D16F7" w:rsidRPr="003D16F7" w:rsidRDefault="003D16F7" w:rsidP="003D16F7">
      <w:pPr>
        <w:rPr>
          <w:rFonts w:ascii="Times New Roman" w:hAnsi="Times New Roman" w:cs="Times New Roman"/>
          <w:sz w:val="24"/>
          <w:szCs w:val="24"/>
        </w:rPr>
      </w:pPr>
    </w:p>
    <w:p w14:paraId="503C7DC2" w14:textId="59BAD18D" w:rsidR="00F432EF" w:rsidRPr="006F6911" w:rsidRDefault="00FB3D4F" w:rsidP="00F432EF">
      <w:p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bookmarkStart w:id="18" w:name="_Hlk200011395"/>
      <w:r>
        <w:rPr>
          <w:rFonts w:ascii="Times New Roman" w:hAnsi="Times New Roman" w:cs="Times New Roman"/>
          <w:sz w:val="24"/>
          <w:szCs w:val="24"/>
        </w:rPr>
        <w:t>5</w:t>
      </w:r>
      <w:r w:rsidR="00F432EF" w:rsidRPr="006F6911">
        <w:rPr>
          <w:rFonts w:ascii="Times New Roman" w:hAnsi="Times New Roman" w:cs="Times New Roman"/>
          <w:sz w:val="24"/>
          <w:szCs w:val="24"/>
        </w:rPr>
        <w:t xml:space="preserve">) </w:t>
      </w:r>
      <w:bookmarkStart w:id="19" w:name="_Hlk198026913"/>
      <w:r w:rsidR="00F432EF" w:rsidRPr="006F6911">
        <w:rPr>
          <w:rFonts w:ascii="Times New Roman" w:hAnsi="Times New Roman" w:cs="Times New Roman"/>
          <w:sz w:val="24"/>
          <w:szCs w:val="24"/>
          <w:shd w:val="clear" w:color="auto" w:fill="FFFFFF"/>
        </w:rPr>
        <w:t>paragrahvi 75 punkt 8 tunnistatakse kehtetuks;</w:t>
      </w:r>
      <w:bookmarkEnd w:id="19"/>
    </w:p>
    <w:bookmarkEnd w:id="18"/>
    <w:p w14:paraId="2D26765E" w14:textId="583A2BB7" w:rsidR="003D16F7" w:rsidRDefault="003D16F7" w:rsidP="00F432EF">
      <w:pPr>
        <w:rPr>
          <w:rFonts w:ascii="Times New Roman" w:hAnsi="Times New Roman" w:cs="Times New Roman"/>
          <w:sz w:val="24"/>
          <w:szCs w:val="24"/>
        </w:rPr>
      </w:pPr>
    </w:p>
    <w:p w14:paraId="4D59B46E" w14:textId="028DB665" w:rsidR="00F432EF" w:rsidRPr="006F6911" w:rsidRDefault="00FB3D4F" w:rsidP="00F432EF">
      <w:pPr>
        <w:rPr>
          <w:rFonts w:ascii="Times New Roman" w:hAnsi="Times New Roman" w:cs="Times New Roman"/>
          <w:sz w:val="24"/>
          <w:szCs w:val="24"/>
        </w:rPr>
      </w:pPr>
      <w:bookmarkStart w:id="20" w:name="_Hlk200011632"/>
      <w:r>
        <w:rPr>
          <w:rFonts w:ascii="Times New Roman" w:hAnsi="Times New Roman" w:cs="Times New Roman"/>
          <w:sz w:val="24"/>
          <w:szCs w:val="24"/>
        </w:rPr>
        <w:t>6</w:t>
      </w:r>
      <w:r w:rsidR="00F432EF" w:rsidRPr="006F6911">
        <w:rPr>
          <w:rFonts w:ascii="Times New Roman" w:hAnsi="Times New Roman" w:cs="Times New Roman"/>
          <w:sz w:val="24"/>
          <w:szCs w:val="24"/>
        </w:rPr>
        <w:t xml:space="preserve">) </w:t>
      </w:r>
      <w:r w:rsidR="00F432EF" w:rsidRPr="006F6911">
        <w:rPr>
          <w:rFonts w:ascii="Times New Roman" w:hAnsi="Times New Roman" w:cs="Times New Roman"/>
          <w:sz w:val="24"/>
          <w:szCs w:val="24"/>
          <w:shd w:val="clear" w:color="auto" w:fill="FFFFFF"/>
        </w:rPr>
        <w:t>paragrahvi 77 lõige 1 muudetakse ja sõnastatakse järgmiselt:</w:t>
      </w:r>
    </w:p>
    <w:p w14:paraId="056BCC76" w14:textId="77777777" w:rsidR="00F432EF" w:rsidRPr="006F6911" w:rsidRDefault="00F432EF" w:rsidP="00F432EF">
      <w:pPr>
        <w:rPr>
          <w:rFonts w:ascii="Times New Roman" w:hAnsi="Times New Roman" w:cs="Times New Roman"/>
          <w:sz w:val="24"/>
          <w:szCs w:val="24"/>
        </w:rPr>
      </w:pPr>
    </w:p>
    <w:p w14:paraId="20080E52" w14:textId="2C5DF948" w:rsidR="001403AA" w:rsidRPr="0087251E" w:rsidRDefault="00F432EF" w:rsidP="003D16F7">
      <w:p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DB2225">
        <w:rPr>
          <w:rFonts w:ascii="Times New Roman" w:hAnsi="Times New Roman" w:cs="Times New Roman"/>
          <w:sz w:val="24"/>
          <w:szCs w:val="24"/>
          <w:shd w:val="clear" w:color="auto" w:fill="FFFFFF"/>
        </w:rPr>
        <w:t>„(1) Ühenduse tegevusloa ja ühenduse tegevusloa tõestatud koopia andja kannab käesoleva seaduse § 51 lõikes 1 nimetatud andmed ja § 46 lõike 1 punktis 2</w:t>
      </w:r>
      <w:r w:rsidRPr="00DB2225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vertAlign w:val="superscript"/>
        </w:rPr>
        <w:t>1</w:t>
      </w:r>
      <w:r w:rsidRPr="00DB222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nimetatud tegevjuhi andmed ning taksoveoloa, sõidukikaardi ja teenindajakaardi andja </w:t>
      </w:r>
      <w:commentRangeStart w:id="21"/>
      <w:r w:rsidRPr="00DB2225">
        <w:rPr>
          <w:rFonts w:ascii="Times New Roman" w:hAnsi="Times New Roman" w:cs="Times New Roman"/>
          <w:sz w:val="24"/>
          <w:szCs w:val="24"/>
          <w:shd w:val="clear" w:color="auto" w:fill="FFFFFF"/>
        </w:rPr>
        <w:t>kannab</w:t>
      </w:r>
      <w:commentRangeEnd w:id="21"/>
      <w:r>
        <w:rPr>
          <w:rStyle w:val="Kommentaariviide"/>
        </w:rPr>
        <w:commentReference w:id="21"/>
      </w:r>
      <w:r w:rsidRPr="00DB222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§ 62 lõigetes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1–3 </w:t>
      </w:r>
      <w:r w:rsidRPr="00DB222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nimetatud andmed majandustegevuse registrisse majandustegevuse seadustiku üldosa </w:t>
      </w:r>
      <w:commentRangeStart w:id="22"/>
      <w:r w:rsidRPr="00DB2225">
        <w:rPr>
          <w:rFonts w:ascii="Times New Roman" w:hAnsi="Times New Roman" w:cs="Times New Roman"/>
          <w:sz w:val="24"/>
          <w:szCs w:val="24"/>
          <w:shd w:val="clear" w:color="auto" w:fill="FFFFFF"/>
        </w:rPr>
        <w:t>seaduses sätestatu</w:t>
      </w:r>
      <w:r w:rsidR="003B099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commentRangeEnd w:id="22"/>
      <w:r w:rsidR="008C0401">
        <w:rPr>
          <w:rStyle w:val="Kommentaariviide"/>
        </w:rPr>
        <w:commentReference w:id="22"/>
      </w:r>
      <w:r w:rsidR="003B0994">
        <w:rPr>
          <w:rFonts w:ascii="Times New Roman" w:hAnsi="Times New Roman" w:cs="Times New Roman"/>
          <w:sz w:val="24"/>
          <w:szCs w:val="24"/>
          <w:shd w:val="clear" w:color="auto" w:fill="FFFFFF"/>
        </w:rPr>
        <w:t>kohaselt</w:t>
      </w:r>
      <w:r w:rsidRPr="00DB2225">
        <w:rPr>
          <w:rFonts w:ascii="Times New Roman" w:hAnsi="Times New Roman" w:cs="Times New Roman"/>
          <w:sz w:val="24"/>
          <w:szCs w:val="24"/>
          <w:shd w:val="clear" w:color="auto" w:fill="FFFFFF"/>
        </w:rPr>
        <w:t>.“</w:t>
      </w:r>
      <w:bookmarkStart w:id="23" w:name="_Hlk198026950"/>
      <w:bookmarkEnd w:id="20"/>
      <w:r w:rsidR="001403AA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14:paraId="4AB0F97C" w14:textId="77777777" w:rsidR="00F432EF" w:rsidRDefault="00F432EF" w:rsidP="003D16F7">
      <w:p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3EF02B71" w14:textId="653754B5" w:rsidR="001403AA" w:rsidRPr="0087251E" w:rsidRDefault="00F432EF" w:rsidP="33DF98D0">
      <w:pPr>
        <w:jc w:val="both"/>
        <w:rPr>
          <w:ins w:id="24" w:author="Maarja-Liis Lall - JUSTDIGI" w:date="2025-08-12T11:00:00Z" w16du:dateUtc="2025-08-12T11:00:52Z"/>
          <w:rFonts w:ascii="Times New Roman" w:hAnsi="Times New Roman" w:cs="Times New Roman"/>
          <w:b/>
          <w:bCs/>
          <w:color w:val="20202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202020"/>
          <w:sz w:val="24"/>
          <w:szCs w:val="24"/>
          <w:shd w:val="clear" w:color="auto" w:fill="FFFFFF"/>
        </w:rPr>
        <w:t xml:space="preserve">§ 2. </w:t>
      </w:r>
      <w:ins w:id="25" w:author="Maarja-Liis Lall - JUSTDIGI" w:date="2025-08-12T11:00:00Z">
        <w:r w:rsidR="1C2C2712">
          <w:rPr>
            <w:rFonts w:ascii="Times New Roman" w:hAnsi="Times New Roman" w:cs="Times New Roman"/>
            <w:b/>
            <w:bCs/>
            <w:color w:val="202020"/>
            <w:sz w:val="24"/>
            <w:szCs w:val="24"/>
            <w:shd w:val="clear" w:color="auto" w:fill="FFFFFF"/>
          </w:rPr>
          <w:t>Seaduse jõustumine</w:t>
        </w:r>
      </w:ins>
    </w:p>
    <w:p w14:paraId="1227C32F" w14:textId="502D88D8" w:rsidR="001403AA" w:rsidRPr="0087251E" w:rsidRDefault="001403AA" w:rsidP="33DF98D0">
      <w:pPr>
        <w:jc w:val="both"/>
        <w:rPr>
          <w:ins w:id="26" w:author="Maarja-Liis Lall - JUSTDIGI" w:date="2025-08-12T11:00:00Z" w16du:dateUtc="2025-08-12T11:00:52Z"/>
          <w:rFonts w:ascii="Times New Roman" w:hAnsi="Times New Roman" w:cs="Times New Roman"/>
          <w:color w:val="202020"/>
          <w:sz w:val="24"/>
          <w:szCs w:val="24"/>
        </w:rPr>
      </w:pPr>
    </w:p>
    <w:p w14:paraId="3BBF2A08" w14:textId="549B892A" w:rsidR="001403AA" w:rsidRPr="0087251E" w:rsidRDefault="00F432EF" w:rsidP="0087251E">
      <w:p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432EF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Käesolev seadus jõustub</w:t>
      </w:r>
      <w:r w:rsidR="003D16F7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 xml:space="preserve"> </w:t>
      </w:r>
      <w:r w:rsidR="003D16F7" w:rsidRPr="003D16F7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2026. aasta 1. jaanuaril.</w:t>
      </w:r>
      <w:bookmarkEnd w:id="23"/>
    </w:p>
    <w:p w14:paraId="69263E82" w14:textId="77777777" w:rsidR="003F00B8" w:rsidRPr="003F00B8" w:rsidRDefault="003F00B8" w:rsidP="0087251E">
      <w:pPr>
        <w:rPr>
          <w:rFonts w:ascii="Times New Roman" w:eastAsia="Times New Roman" w:hAnsi="Times New Roman" w:cs="Times New Roman"/>
          <w:b/>
          <w:sz w:val="24"/>
          <w:szCs w:val="20"/>
        </w:rPr>
      </w:pPr>
    </w:p>
    <w:p w14:paraId="71ADB6BE" w14:textId="779E2ADD" w:rsidR="00F432EF" w:rsidRDefault="00F432EF" w:rsidP="003F00B8">
      <w:pPr>
        <w:framePr w:w="8665" w:hSpace="180" w:wrap="around" w:vAnchor="text" w:hAnchor="text" w:y="5"/>
        <w:jc w:val="both"/>
        <w:rPr>
          <w:rFonts w:ascii="Times New Roman" w:eastAsia="Times New Roman" w:hAnsi="Times New Roman" w:cs="Times New Roman"/>
          <w:sz w:val="24"/>
          <w:szCs w:val="20"/>
        </w:rPr>
      </w:pPr>
      <w:commentRangeStart w:id="27"/>
      <w:r>
        <w:rPr>
          <w:rFonts w:ascii="Times New Roman" w:eastAsia="Times New Roman" w:hAnsi="Times New Roman" w:cs="Times New Roman"/>
          <w:sz w:val="24"/>
          <w:szCs w:val="20"/>
        </w:rPr>
        <w:lastRenderedPageBreak/>
        <w:t>Lauri Hussar</w:t>
      </w:r>
      <w:commentRangeEnd w:id="27"/>
      <w:r w:rsidR="0094169F">
        <w:rPr>
          <w:rStyle w:val="Kommentaariviide"/>
        </w:rPr>
        <w:commentReference w:id="27"/>
      </w:r>
    </w:p>
    <w:p w14:paraId="20279B61" w14:textId="6A44EFBB" w:rsidR="00A82EF2" w:rsidRPr="003F00B8" w:rsidRDefault="00827064" w:rsidP="003F00B8">
      <w:pPr>
        <w:framePr w:w="8665" w:hSpace="180" w:wrap="around" w:vAnchor="text" w:hAnchor="text" w:y="5"/>
        <w:jc w:val="both"/>
        <w:rPr>
          <w:rFonts w:ascii="Times New Roman" w:eastAsia="Times New Roman" w:hAnsi="Times New Roman" w:cs="Times New Roman"/>
          <w:sz w:val="24"/>
          <w:szCs w:val="20"/>
        </w:rPr>
      </w:pPr>
      <w:r>
        <w:rPr>
          <w:rFonts w:ascii="Times New Roman" w:eastAsia="Times New Roman" w:hAnsi="Times New Roman" w:cs="Times New Roman"/>
          <w:sz w:val="24"/>
          <w:szCs w:val="20"/>
        </w:rPr>
        <w:t xml:space="preserve">Riigikogu </w:t>
      </w:r>
      <w:r w:rsidR="00C66787">
        <w:rPr>
          <w:rFonts w:ascii="Times New Roman" w:eastAsia="Times New Roman" w:hAnsi="Times New Roman" w:cs="Times New Roman"/>
          <w:sz w:val="24"/>
          <w:szCs w:val="20"/>
        </w:rPr>
        <w:t>esimees</w:t>
      </w:r>
    </w:p>
    <w:p w14:paraId="2A80ACE9" w14:textId="77777777" w:rsidR="003F00B8" w:rsidRPr="003F00B8" w:rsidRDefault="003F00B8" w:rsidP="003F00B8">
      <w:pPr>
        <w:framePr w:w="8665" w:hSpace="180" w:wrap="around" w:vAnchor="text" w:hAnchor="text" w:y="5"/>
        <w:jc w:val="both"/>
        <w:rPr>
          <w:rFonts w:ascii="Times New Roman" w:eastAsia="Times New Roman" w:hAnsi="Times New Roman" w:cs="Times New Roman"/>
          <w:sz w:val="24"/>
          <w:szCs w:val="20"/>
        </w:rPr>
      </w:pPr>
    </w:p>
    <w:p w14:paraId="257623DD" w14:textId="77777777" w:rsidR="003F00B8" w:rsidRPr="003F00B8" w:rsidRDefault="00827064" w:rsidP="003F00B8">
      <w:pPr>
        <w:framePr w:w="8665" w:hSpace="180" w:wrap="around" w:vAnchor="text" w:hAnchor="text" w:y="5"/>
        <w:jc w:val="both"/>
        <w:rPr>
          <w:rFonts w:ascii="Times New Roman" w:eastAsia="Times New Roman" w:hAnsi="Times New Roman" w:cs="Times New Roman"/>
          <w:sz w:val="24"/>
          <w:szCs w:val="20"/>
        </w:rPr>
      </w:pPr>
      <w:r>
        <w:rPr>
          <w:rFonts w:ascii="Times New Roman" w:eastAsia="Times New Roman" w:hAnsi="Times New Roman" w:cs="Times New Roman"/>
          <w:sz w:val="24"/>
          <w:szCs w:val="20"/>
        </w:rPr>
        <w:t xml:space="preserve">Tallinn,  </w:t>
      </w:r>
      <w:r w:rsidR="00367684">
        <w:rPr>
          <w:rFonts w:ascii="Times New Roman" w:eastAsia="Times New Roman" w:hAnsi="Times New Roman" w:cs="Times New Roman"/>
          <w:sz w:val="24"/>
          <w:szCs w:val="20"/>
        </w:rPr>
        <w:t>…..  ……. 20</w:t>
      </w:r>
      <w:r w:rsidR="00AD2921">
        <w:rPr>
          <w:rFonts w:ascii="Times New Roman" w:eastAsia="Times New Roman" w:hAnsi="Times New Roman" w:cs="Times New Roman"/>
          <w:sz w:val="24"/>
          <w:szCs w:val="20"/>
        </w:rPr>
        <w:t>2</w:t>
      </w:r>
      <w:r w:rsidR="008D5D90">
        <w:rPr>
          <w:rFonts w:ascii="Times New Roman" w:eastAsia="Times New Roman" w:hAnsi="Times New Roman" w:cs="Times New Roman"/>
          <w:sz w:val="24"/>
          <w:szCs w:val="20"/>
        </w:rPr>
        <w:t>x</w:t>
      </w:r>
    </w:p>
    <w:p w14:paraId="404A981F" w14:textId="77777777" w:rsidR="000A6351" w:rsidRPr="003F00B8" w:rsidRDefault="00C66787" w:rsidP="003F00B8">
      <w:pPr>
        <w:keepNext/>
        <w:keepLines/>
        <w:suppressLineNumbers/>
        <w:rPr>
          <w:rFonts w:ascii="Times New Roman" w:eastAsia="SimSun" w:hAnsi="Times New Roman" w:cs="Times New Roman"/>
          <w:bCs/>
          <w:kern w:val="1"/>
          <w:sz w:val="20"/>
          <w:szCs w:val="20"/>
          <w:lang w:eastAsia="zh-CN" w:bidi="hi-IN"/>
        </w:rPr>
      </w:pPr>
      <w:r>
        <w:rPr>
          <w:rFonts w:ascii="Times New Roman" w:eastAsia="Times New Roman" w:hAnsi="Times New Roman" w:cs="Times New Roman"/>
          <w:sz w:val="24"/>
          <w:szCs w:val="20"/>
        </w:rPr>
        <w:t>_____________________________________________</w:t>
      </w:r>
      <w:r w:rsidR="00591657">
        <w:rPr>
          <w:rFonts w:ascii="Times New Roman" w:eastAsia="Times New Roman" w:hAnsi="Times New Roman" w:cs="Times New Roman"/>
          <w:sz w:val="24"/>
          <w:szCs w:val="20"/>
        </w:rPr>
        <w:t>_______________________________</w:t>
      </w:r>
    </w:p>
    <w:sectPr w:rsidR="000A6351" w:rsidRPr="003F00B8" w:rsidSect="00591657">
      <w:footerReference w:type="even" r:id="rId15"/>
      <w:footerReference w:type="default" r:id="rId16"/>
      <w:pgSz w:w="11906" w:h="16838" w:code="9"/>
      <w:pgMar w:top="680" w:right="851" w:bottom="680" w:left="1843" w:header="680" w:footer="680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0" w:author="Maarja-Liis Lall - JUSTDIGI" w:date="2025-08-13T11:26:00Z" w:initials="MJ">
    <w:p w14:paraId="50FD8D14" w14:textId="743E9395" w:rsidR="00A658FB" w:rsidRDefault="00A658FB">
      <w:pPr>
        <w:pStyle w:val="Kommentaaritekst"/>
      </w:pPr>
      <w:r>
        <w:rPr>
          <w:rStyle w:val="Kommentaariviide"/>
        </w:rPr>
        <w:annotationRef/>
      </w:r>
      <w:r w:rsidRPr="43D93DF3">
        <w:t>Kuivõrd see on EIS-i esitatud, siis võib selle eemaldada</w:t>
      </w:r>
    </w:p>
  </w:comment>
  <w:comment w:id="2" w:author="Maarja-Liis Lall - JUSTDIGI" w:date="1900-01-01T00:00:00Z" w:initials="MJ">
    <w:p w14:paraId="692B39F0" w14:textId="77777777" w:rsidR="0094169F" w:rsidRDefault="00A658FB" w:rsidP="0094169F">
      <w:pPr>
        <w:pStyle w:val="Kommentaaritekst"/>
      </w:pPr>
      <w:r>
        <w:rPr>
          <w:rStyle w:val="Kommentaariviide"/>
        </w:rPr>
        <w:annotationRef/>
      </w:r>
      <w:r w:rsidR="0094169F">
        <w:t xml:space="preserve">Palume EN vormistada vastavalt Riigikogu juhatuse 10.04.2014. a otsusega nr 70 kehtestatud eelnõu ja seletuskirja vormistamise juhendile, kättesaadav </w:t>
      </w:r>
      <w:hyperlink r:id="rId1" w:history="1">
        <w:r w:rsidR="0094169F" w:rsidRPr="00153A7A">
          <w:rPr>
            <w:rStyle w:val="Hperlink"/>
          </w:rPr>
          <w:t>HÕNTE käsiraamat | Justiits- ja Digiministeerium</w:t>
        </w:r>
      </w:hyperlink>
      <w:r w:rsidR="0094169F">
        <w:t>, sh:</w:t>
      </w:r>
    </w:p>
    <w:p w14:paraId="3A5A8AF9" w14:textId="77777777" w:rsidR="0094169F" w:rsidRDefault="0094169F" w:rsidP="0094169F">
      <w:pPr>
        <w:pStyle w:val="Kommentaaritekst"/>
      </w:pPr>
      <w:r>
        <w:t>1) veerised seadistada vasakul 3 cm, üleval, all, paremal 2 cm;</w:t>
      </w:r>
    </w:p>
    <w:p w14:paraId="3E9243AE" w14:textId="77777777" w:rsidR="0094169F" w:rsidRDefault="0094169F" w:rsidP="0094169F">
      <w:pPr>
        <w:pStyle w:val="Kommentaaritekst"/>
      </w:pPr>
      <w:r>
        <w:t>2) reasamm peab olema ühekordne;</w:t>
      </w:r>
    </w:p>
    <w:p w14:paraId="0C3B4028" w14:textId="77777777" w:rsidR="0094169F" w:rsidRDefault="0094169F" w:rsidP="0094169F">
      <w:pPr>
        <w:pStyle w:val="Kommentaaritekst"/>
      </w:pPr>
      <w:r>
        <w:t>3) märge "Eelnõu" peab olema esimese lehe esimesel real, pealkiri peab olema lehekülje kolmandal real;</w:t>
      </w:r>
    </w:p>
    <w:p w14:paraId="6275B3D8" w14:textId="77777777" w:rsidR="0094169F" w:rsidRDefault="0094169F" w:rsidP="0094169F">
      <w:pPr>
        <w:pStyle w:val="Kommentaaritekst"/>
      </w:pPr>
      <w:r>
        <w:t>4) tekst peab algama pealkirja järel ülejärgmiselt real.</w:t>
      </w:r>
    </w:p>
  </w:comment>
  <w:comment w:id="6" w:author="Maarja-Liis Lall - JUSTDIGI" w:date="2025-08-12T14:03:00Z" w:initials="MJ">
    <w:p w14:paraId="1944172B" w14:textId="520011C4" w:rsidR="00A658FB" w:rsidRDefault="00A658FB">
      <w:pPr>
        <w:pStyle w:val="Kommentaaritekst"/>
      </w:pPr>
      <w:r>
        <w:rPr>
          <w:rStyle w:val="Kommentaariviide"/>
        </w:rPr>
        <w:annotationRef/>
      </w:r>
      <w:r w:rsidRPr="137DD293">
        <w:t>HÕNTE § 23 lg 3: Paragrahvile antakse sisu iseloomustav lühike pealkiri nimetavas käändes.</w:t>
      </w:r>
    </w:p>
  </w:comment>
  <w:comment w:id="13" w:author="Maarja-Liis Lall - JUSTDIGI" w:date="1900-01-01T00:00:00Z" w:initials="MJ">
    <w:p w14:paraId="39DA9BAF" w14:textId="1FB41212" w:rsidR="00A658FB" w:rsidRDefault="00A658FB">
      <w:pPr>
        <w:pStyle w:val="Kommentaaritekst"/>
      </w:pPr>
      <w:r>
        <w:rPr>
          <w:rStyle w:val="Kommentaariviide"/>
        </w:rPr>
        <w:annotationRef/>
      </w:r>
      <w:r w:rsidRPr="48338CB7">
        <w:t>HÕNTE käsiraamat, § 34, p 1 (lk 90): Ülevaatlikkuse eesmärgil esitatakse punktitähised paksus kirjas.  Jälgida seda läbivalt eelnõus. Palume eelnõus parandada.</w:t>
      </w:r>
    </w:p>
  </w:comment>
  <w:comment w:id="21" w:author="Maarja-Liis Lall - JUSTDIGI" w:date="2025-08-13T10:19:00Z" w:initials="MJ">
    <w:p w14:paraId="018C71C4" w14:textId="77777777" w:rsidR="00A658FB" w:rsidRDefault="00A658FB" w:rsidP="00A658FB">
      <w:pPr>
        <w:pStyle w:val="Kommentaaritekst"/>
      </w:pPr>
      <w:r>
        <w:rPr>
          <w:rStyle w:val="Kommentaariviide"/>
        </w:rPr>
        <w:annotationRef/>
      </w:r>
      <w:r>
        <w:t>Kas siin on korrektne sõna "kannab"? ÜTS § 75 p 8 kasutas sõnastus "esitab andmed". Kandmine eeldab justkui kande tegemist, aga kandeid teeb registris registripidaja. Kui seda muuta, peaks paragrahvi lõikes seda sõna ühtselt kasutama.</w:t>
      </w:r>
    </w:p>
  </w:comment>
  <w:comment w:id="22" w:author="Merike Koppel - JUSTDIGI" w:date="2025-08-08T15:57:00Z" w:initials="MK">
    <w:p w14:paraId="57BFE539" w14:textId="2EA3F676" w:rsidR="003D109E" w:rsidRDefault="008C0401" w:rsidP="003D109E">
      <w:pPr>
        <w:pStyle w:val="Kommentaaritekst"/>
      </w:pPr>
      <w:r>
        <w:rPr>
          <w:rStyle w:val="Kommentaariviide"/>
        </w:rPr>
        <w:annotationRef/>
      </w:r>
      <w:r w:rsidR="003D109E">
        <w:t>Võiks lühemalt: "… seaduse kohaselt", mõte ei muutu</w:t>
      </w:r>
    </w:p>
  </w:comment>
  <w:comment w:id="27" w:author="Maarja-Liis Lall - JUSTDIGI" w:date="2025-08-13T14:20:00Z" w:initials="ML">
    <w:p w14:paraId="4989DD88" w14:textId="77777777" w:rsidR="0094169F" w:rsidRDefault="0094169F" w:rsidP="0094169F">
      <w:pPr>
        <w:pStyle w:val="Kommentaaritekst"/>
      </w:pPr>
      <w:r>
        <w:rPr>
          <w:rStyle w:val="Kommentaariviide"/>
        </w:rPr>
        <w:annotationRef/>
      </w:r>
      <w:r>
        <w:t xml:space="preserve">Palume EN vormistada vastavalt Riigikogu juhatuse 10.04.2014. a otsusega nr 70 kehtestatud eelnõu ja seletuskirja vormistamise juhendile, kättesaadav </w:t>
      </w:r>
      <w:hyperlink r:id="rId2" w:history="1">
        <w:r w:rsidRPr="00360EF1">
          <w:rPr>
            <w:rStyle w:val="Hperlink"/>
          </w:rPr>
          <w:t>HÕNTE käsiraamat | Justiits- ja Digiministeerium</w:t>
        </w:r>
      </w:hyperlink>
      <w:r>
        <w:t>, sh:</w:t>
      </w:r>
    </w:p>
    <w:p w14:paraId="49047675" w14:textId="77777777" w:rsidR="0094169F" w:rsidRDefault="0094169F" w:rsidP="0094169F">
      <w:pPr>
        <w:pStyle w:val="Kommentaaritekst"/>
      </w:pPr>
    </w:p>
    <w:p w14:paraId="5D49BBE6" w14:textId="77777777" w:rsidR="0094169F" w:rsidRDefault="0094169F" w:rsidP="0094169F">
      <w:pPr>
        <w:pStyle w:val="Kommentaaritekst"/>
      </w:pPr>
      <w:r>
        <w:t>eelnõu põhiteksti lõpus on enne Riigikogu esimehe nime 3 tühja rida; lisada tuleb ka Riigikogu esimehe nimi, s.o Lauri Hussar. Real pärast pidevat joont on tekst "Algatab Vabariigi Valitsus/…fraktsioon/…komisjon/Riigikogu liige… algatamise/esitamise kuupäev.“, üks vaba rida digiallkirja puhul, tekst „(allkirjastatud digitaalselt)“, kui vajalik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50FD8D14" w15:done="0"/>
  <w15:commentEx w15:paraId="6275B3D8" w15:done="0"/>
  <w15:commentEx w15:paraId="1944172B" w15:done="0"/>
  <w15:commentEx w15:paraId="39DA9BAF" w15:done="0"/>
  <w15:commentEx w15:paraId="018C71C4" w15:done="0"/>
  <w15:commentEx w15:paraId="57BFE539" w15:done="0"/>
  <w15:commentEx w15:paraId="5D49BBE6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6AA84648" w16cex:dateUtc="2025-08-13T08:26:00Z"/>
  <w16cex:commentExtensible w16cex:durableId="47BF8049" w16cex:dateUtc="2025-08-12T10:37:00Z"/>
  <w16cex:commentExtensible w16cex:durableId="40E138E5" w16cex:dateUtc="2025-08-12T11:03:00Z"/>
  <w16cex:commentExtensible w16cex:durableId="3DEC4E30" w16cex:dateUtc="2025-08-12T11:04:00Z"/>
  <w16cex:commentExtensible w16cex:durableId="51CA727B" w16cex:dateUtc="2025-08-13T07:19:00Z"/>
  <w16cex:commentExtensible w16cex:durableId="7C303979" w16cex:dateUtc="2025-08-08T12:57:00Z"/>
  <w16cex:commentExtensible w16cex:durableId="2C4FDE51" w16cex:dateUtc="2025-08-13T11:2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50FD8D14" w16cid:durableId="6AA84648"/>
  <w16cid:commentId w16cid:paraId="6275B3D8" w16cid:durableId="47BF8049"/>
  <w16cid:commentId w16cid:paraId="1944172B" w16cid:durableId="40E138E5"/>
  <w16cid:commentId w16cid:paraId="39DA9BAF" w16cid:durableId="3DEC4E30"/>
  <w16cid:commentId w16cid:paraId="018C71C4" w16cid:durableId="51CA727B"/>
  <w16cid:commentId w16cid:paraId="57BFE539" w16cid:durableId="7C303979"/>
  <w16cid:commentId w16cid:paraId="5D49BBE6" w16cid:durableId="2C4FDE51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553342" w14:textId="77777777" w:rsidR="00003941" w:rsidRDefault="00003941" w:rsidP="00C23C7B">
      <w:r>
        <w:separator/>
      </w:r>
    </w:p>
  </w:endnote>
  <w:endnote w:type="continuationSeparator" w:id="0">
    <w:p w14:paraId="23A77304" w14:textId="77777777" w:rsidR="00003941" w:rsidRDefault="00003941" w:rsidP="00C23C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42181219"/>
      <w:docPartObj>
        <w:docPartGallery w:val="Page Numbers (Bottom of Page)"/>
        <w:docPartUnique/>
      </w:docPartObj>
    </w:sdtPr>
    <w:sdtEndPr/>
    <w:sdtContent>
      <w:p w14:paraId="7B3ED03B" w14:textId="77777777" w:rsidR="00C23C7B" w:rsidRDefault="00C23C7B">
        <w:pPr>
          <w:pStyle w:val="Jalu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D6AD9">
          <w:rPr>
            <w:noProof/>
          </w:rPr>
          <w:t>2</w:t>
        </w:r>
        <w:r>
          <w:fldChar w:fldCharType="end"/>
        </w:r>
      </w:p>
    </w:sdtContent>
  </w:sdt>
  <w:p w14:paraId="33C758BA" w14:textId="77777777" w:rsidR="00C23C7B" w:rsidRDefault="00C23C7B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25464090"/>
      <w:docPartObj>
        <w:docPartGallery w:val="Page Numbers (Bottom of Page)"/>
        <w:docPartUnique/>
      </w:docPartObj>
    </w:sdtPr>
    <w:sdtEndPr/>
    <w:sdtContent>
      <w:p w14:paraId="7DC8F29C" w14:textId="77777777" w:rsidR="00C23C7B" w:rsidRDefault="00C23C7B">
        <w:pPr>
          <w:pStyle w:val="Jalus"/>
          <w:jc w:val="center"/>
        </w:pPr>
        <w:r>
          <w:t>1</w:t>
        </w:r>
      </w:p>
    </w:sdtContent>
  </w:sdt>
  <w:p w14:paraId="21104170" w14:textId="77777777" w:rsidR="00C23C7B" w:rsidRDefault="00C23C7B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D4335A" w14:textId="77777777" w:rsidR="00003941" w:rsidRDefault="00003941" w:rsidP="00C23C7B">
      <w:r>
        <w:separator/>
      </w:r>
    </w:p>
  </w:footnote>
  <w:footnote w:type="continuationSeparator" w:id="0">
    <w:p w14:paraId="32336212" w14:textId="77777777" w:rsidR="00003941" w:rsidRDefault="00003941" w:rsidP="00C23C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A70566"/>
    <w:multiLevelType w:val="singleLevel"/>
    <w:tmpl w:val="7214CCE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</w:abstractNum>
  <w:abstractNum w:abstractNumId="1" w15:restartNumberingAfterBreak="0">
    <w:nsid w:val="11191CDF"/>
    <w:multiLevelType w:val="singleLevel"/>
    <w:tmpl w:val="C1321C7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i w:val="0"/>
      </w:rPr>
    </w:lvl>
  </w:abstractNum>
  <w:abstractNum w:abstractNumId="2" w15:restartNumberingAfterBreak="0">
    <w:nsid w:val="11C32C22"/>
    <w:multiLevelType w:val="singleLevel"/>
    <w:tmpl w:val="B532E3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25084EE6"/>
    <w:multiLevelType w:val="hybridMultilevel"/>
    <w:tmpl w:val="E1EA71A6"/>
    <w:lvl w:ilvl="0" w:tplc="99387C30">
      <w:start w:val="1"/>
      <w:numFmt w:val="decimal"/>
      <w:lvlText w:val="(%1)"/>
      <w:lvlJc w:val="left"/>
      <w:pPr>
        <w:ind w:left="720" w:hanging="360"/>
      </w:pPr>
      <w:rPr>
        <w:rFonts w:hint="default"/>
        <w:i w:val="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630659"/>
    <w:multiLevelType w:val="singleLevel"/>
    <w:tmpl w:val="85A6A66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</w:abstractNum>
  <w:abstractNum w:abstractNumId="5" w15:restartNumberingAfterBreak="0">
    <w:nsid w:val="3C3446E5"/>
    <w:multiLevelType w:val="singleLevel"/>
    <w:tmpl w:val="16FE5578"/>
    <w:lvl w:ilvl="0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6" w15:restartNumberingAfterBreak="0">
    <w:nsid w:val="625D580A"/>
    <w:multiLevelType w:val="hybridMultilevel"/>
    <w:tmpl w:val="017A26A4"/>
    <w:lvl w:ilvl="0" w:tplc="D81C464A">
      <w:start w:val="1"/>
      <w:numFmt w:val="decimal"/>
      <w:lvlText w:val="(%1)"/>
      <w:lvlJc w:val="left"/>
      <w:pPr>
        <w:ind w:left="720" w:hanging="360"/>
      </w:pPr>
      <w:rPr>
        <w:rFonts w:hint="default"/>
        <w:i w:val="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E3B5FEA"/>
    <w:multiLevelType w:val="hybridMultilevel"/>
    <w:tmpl w:val="25847B9C"/>
    <w:lvl w:ilvl="0" w:tplc="7A4C13AC">
      <w:start w:val="1"/>
      <w:numFmt w:val="decimal"/>
      <w:lvlText w:val="(%1)"/>
      <w:lvlJc w:val="left"/>
      <w:pPr>
        <w:ind w:left="720" w:hanging="360"/>
      </w:pPr>
      <w:rPr>
        <w:rFonts w:hint="default"/>
        <w:i w:val="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48909814">
    <w:abstractNumId w:val="0"/>
  </w:num>
  <w:num w:numId="2" w16cid:durableId="1251505333">
    <w:abstractNumId w:val="4"/>
  </w:num>
  <w:num w:numId="3" w16cid:durableId="611016040">
    <w:abstractNumId w:val="1"/>
  </w:num>
  <w:num w:numId="4" w16cid:durableId="539901925">
    <w:abstractNumId w:val="2"/>
  </w:num>
  <w:num w:numId="5" w16cid:durableId="1802336628">
    <w:abstractNumId w:val="5"/>
  </w:num>
  <w:num w:numId="6" w16cid:durableId="347878368">
    <w:abstractNumId w:val="7"/>
  </w:num>
  <w:num w:numId="7" w16cid:durableId="1176845680">
    <w:abstractNumId w:val="6"/>
  </w:num>
  <w:num w:numId="8" w16cid:durableId="1195576086">
    <w:abstractNumId w:val="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Maarja-Liis Lall - JUSTDIGI">
    <w15:presenceInfo w15:providerId="AD" w15:userId="S::maarja.lall@justdigi.ee::c7cf4b01-9190-4483-a66e-c79df27776f4"/>
  </w15:person>
  <w15:person w15:author="Merike Koppel - JUSTDIGI">
    <w15:presenceInfo w15:providerId="AD" w15:userId="S::merike.koppel@justdigi.ee::5712796f-5b7f-452d-b5d9-baa6501c30b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trackRevisions/>
  <w:defaultTabStop w:val="708"/>
  <w:hyphenationZone w:val="425"/>
  <w:evenAndOddHeaders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3254"/>
    <w:rsid w:val="00003941"/>
    <w:rsid w:val="00063DA9"/>
    <w:rsid w:val="00087DC5"/>
    <w:rsid w:val="000A6351"/>
    <w:rsid w:val="000F772E"/>
    <w:rsid w:val="00102490"/>
    <w:rsid w:val="001403AA"/>
    <w:rsid w:val="00156240"/>
    <w:rsid w:val="00202B23"/>
    <w:rsid w:val="002D1677"/>
    <w:rsid w:val="002E210D"/>
    <w:rsid w:val="00302368"/>
    <w:rsid w:val="00311ED1"/>
    <w:rsid w:val="00324A15"/>
    <w:rsid w:val="00355A91"/>
    <w:rsid w:val="00367684"/>
    <w:rsid w:val="003974B1"/>
    <w:rsid w:val="003A41B3"/>
    <w:rsid w:val="003A69CD"/>
    <w:rsid w:val="003B0994"/>
    <w:rsid w:val="003D109E"/>
    <w:rsid w:val="003D16F7"/>
    <w:rsid w:val="003D5611"/>
    <w:rsid w:val="003F00B8"/>
    <w:rsid w:val="00416C5F"/>
    <w:rsid w:val="00455876"/>
    <w:rsid w:val="0045773A"/>
    <w:rsid w:val="004835F5"/>
    <w:rsid w:val="004C28B9"/>
    <w:rsid w:val="004D1A9F"/>
    <w:rsid w:val="00523C21"/>
    <w:rsid w:val="00591657"/>
    <w:rsid w:val="005D4C89"/>
    <w:rsid w:val="00623A7B"/>
    <w:rsid w:val="006B70BC"/>
    <w:rsid w:val="006C1AE1"/>
    <w:rsid w:val="007C07FE"/>
    <w:rsid w:val="007C13B3"/>
    <w:rsid w:val="007C4F28"/>
    <w:rsid w:val="007D691B"/>
    <w:rsid w:val="007D6AD9"/>
    <w:rsid w:val="007E494E"/>
    <w:rsid w:val="007F5D1D"/>
    <w:rsid w:val="00827064"/>
    <w:rsid w:val="00834CB3"/>
    <w:rsid w:val="0087251E"/>
    <w:rsid w:val="008752A6"/>
    <w:rsid w:val="008B3E1A"/>
    <w:rsid w:val="008C0401"/>
    <w:rsid w:val="008D5D90"/>
    <w:rsid w:val="00917AE0"/>
    <w:rsid w:val="00936D16"/>
    <w:rsid w:val="0094169F"/>
    <w:rsid w:val="009439E1"/>
    <w:rsid w:val="009712BD"/>
    <w:rsid w:val="0097310A"/>
    <w:rsid w:val="00975F8C"/>
    <w:rsid w:val="009B010D"/>
    <w:rsid w:val="009F7AA2"/>
    <w:rsid w:val="00A01112"/>
    <w:rsid w:val="00A13CC2"/>
    <w:rsid w:val="00A21104"/>
    <w:rsid w:val="00A354B5"/>
    <w:rsid w:val="00A46F71"/>
    <w:rsid w:val="00A658FB"/>
    <w:rsid w:val="00A82EF2"/>
    <w:rsid w:val="00AD2921"/>
    <w:rsid w:val="00B24CEB"/>
    <w:rsid w:val="00B33227"/>
    <w:rsid w:val="00B3698D"/>
    <w:rsid w:val="00BA7D7D"/>
    <w:rsid w:val="00BD2C97"/>
    <w:rsid w:val="00BD3AF1"/>
    <w:rsid w:val="00BF1264"/>
    <w:rsid w:val="00BF5F04"/>
    <w:rsid w:val="00C02DB1"/>
    <w:rsid w:val="00C0673D"/>
    <w:rsid w:val="00C23C7B"/>
    <w:rsid w:val="00C417DD"/>
    <w:rsid w:val="00C45403"/>
    <w:rsid w:val="00C54D91"/>
    <w:rsid w:val="00C66787"/>
    <w:rsid w:val="00C7066C"/>
    <w:rsid w:val="00CD0A54"/>
    <w:rsid w:val="00CD3254"/>
    <w:rsid w:val="00D21543"/>
    <w:rsid w:val="00D70D9E"/>
    <w:rsid w:val="00DA70CD"/>
    <w:rsid w:val="00E0422F"/>
    <w:rsid w:val="00E668D3"/>
    <w:rsid w:val="00E814C8"/>
    <w:rsid w:val="00F432EF"/>
    <w:rsid w:val="00F44945"/>
    <w:rsid w:val="00F60EF3"/>
    <w:rsid w:val="00F64EBE"/>
    <w:rsid w:val="00FB3D4F"/>
    <w:rsid w:val="00FD6AF2"/>
    <w:rsid w:val="145CB16E"/>
    <w:rsid w:val="1C2C2712"/>
    <w:rsid w:val="29E586A5"/>
    <w:rsid w:val="32A51F58"/>
    <w:rsid w:val="33DF98D0"/>
    <w:rsid w:val="3A2FD8D8"/>
    <w:rsid w:val="3F4B9D87"/>
    <w:rsid w:val="4EAD1174"/>
    <w:rsid w:val="5729685D"/>
    <w:rsid w:val="6FCC0AA2"/>
    <w:rsid w:val="724F797F"/>
    <w:rsid w:val="75EFA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1B73DB"/>
  <w15:docId w15:val="{F1CEBEF9-09D2-4E89-8D98-A74E4E7E27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C23C7B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C23C7B"/>
  </w:style>
  <w:style w:type="paragraph" w:styleId="Jalus">
    <w:name w:val="footer"/>
    <w:basedOn w:val="Normaallaad"/>
    <w:link w:val="JalusMrk"/>
    <w:uiPriority w:val="99"/>
    <w:unhideWhenUsed/>
    <w:rsid w:val="00C23C7B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C23C7B"/>
  </w:style>
  <w:style w:type="paragraph" w:styleId="Loendilik">
    <w:name w:val="List Paragraph"/>
    <w:basedOn w:val="Normaallaad"/>
    <w:uiPriority w:val="34"/>
    <w:qFormat/>
    <w:rsid w:val="00C23C7B"/>
    <w:pPr>
      <w:ind w:left="720"/>
      <w:contextualSpacing/>
    </w:pPr>
  </w:style>
  <w:style w:type="paragraph" w:styleId="Redaktsioon">
    <w:name w:val="Revision"/>
    <w:hidden/>
    <w:uiPriority w:val="99"/>
    <w:semiHidden/>
    <w:rsid w:val="003D5611"/>
  </w:style>
  <w:style w:type="paragraph" w:styleId="Normaallaadveeb">
    <w:name w:val="Normal (Web)"/>
    <w:basedOn w:val="Normaallaad"/>
    <w:uiPriority w:val="99"/>
    <w:unhideWhenUsed/>
    <w:rsid w:val="003D16F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character" w:styleId="Kommentaariviide">
    <w:name w:val="annotation reference"/>
    <w:basedOn w:val="Liguvaikefont"/>
    <w:uiPriority w:val="99"/>
    <w:semiHidden/>
    <w:unhideWhenUsed/>
    <w:rsid w:val="003D16F7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3D16F7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3D16F7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3D16F7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3D16F7"/>
    <w:rPr>
      <w:b/>
      <w:bCs/>
      <w:sz w:val="20"/>
      <w:szCs w:val="20"/>
    </w:rPr>
  </w:style>
  <w:style w:type="character" w:styleId="Hperlink">
    <w:name w:val="Hyperlink"/>
    <w:basedOn w:val="Liguvaikefont"/>
    <w:uiPriority w:val="99"/>
    <w:unhideWhenUsed/>
    <w:rsid w:val="003B0994"/>
    <w:rPr>
      <w:color w:val="0000FF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3B099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328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5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8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0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justdigi.ee/sites/default/files/documents/2021-09/Riigikogus%20menetletavate%20eeln%c3%b5ude%20normitehnika%20eeskiri.pdf" TargetMode="External"/><Relationship Id="rId1" Type="http://schemas.openxmlformats.org/officeDocument/2006/relationships/hyperlink" Target="https://www.justdigi.ee/sites/default/files/documents/2021-09/Riigikogus%20menetletavate%20eeln%c3%b5ude%20normitehnika%20eeskiri.pdf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6/09/relationships/commentsIds" Target="commentsIds.xml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293f50e-b80d-400a-80a1-6226c80ebbbb" xsi:nil="true"/>
    <lcf76f155ced4ddcb4097134ff3c332f xmlns="c8ae1d7c-2bd3-44b1-9ec8-2a84712b19ec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E579B56BAECA84AA24CE2339784D7AE" ma:contentTypeVersion="13" ma:contentTypeDescription="Create a new document." ma:contentTypeScope="" ma:versionID="85be5cc9ea30e0d7193d00fe68a85330">
  <xsd:schema xmlns:xsd="http://www.w3.org/2001/XMLSchema" xmlns:xs="http://www.w3.org/2001/XMLSchema" xmlns:p="http://schemas.microsoft.com/office/2006/metadata/properties" xmlns:ns2="c8ae1d7c-2bd3-44b1-9ec8-2a84712b19ec" xmlns:ns3="e293f50e-b80d-400a-80a1-6226c80ebbbb" targetNamespace="http://schemas.microsoft.com/office/2006/metadata/properties" ma:root="true" ma:fieldsID="f0462b68199e6abc5d13791656a69451" ns2:_="" ns3:_="">
    <xsd:import namespace="c8ae1d7c-2bd3-44b1-9ec8-2a84712b19ec"/>
    <xsd:import namespace="e293f50e-b80d-400a-80a1-6226c80ebbb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DateTaken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ae1d7c-2bd3-44b1-9ec8-2a84712b19e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description="" ma:indexed="true" ma:internalName="MediaServiceLocatio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8bf6974d-894c-4b76-94e9-da4eaeb0c39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93f50e-b80d-400a-80a1-6226c80ebbbb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e3ac19ad-e708-4eb4-b683-f81515613e9c}" ma:internalName="TaxCatchAll" ma:showField="CatchAllData" ma:web="e293f50e-b80d-400a-80a1-6226c80ebbb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2A77F18-240C-4A40-AAE1-4B99C269A6C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2993F7B-7B35-422D-83B3-E6F3C4698ED1}">
  <ds:schemaRefs>
    <ds:schemaRef ds:uri="http://schemas.microsoft.com/office/2006/metadata/properties"/>
    <ds:schemaRef ds:uri="http://schemas.microsoft.com/office/infopath/2007/PartnerControls"/>
    <ds:schemaRef ds:uri="e293f50e-b80d-400a-80a1-6226c80ebbbb"/>
    <ds:schemaRef ds:uri="c8ae1d7c-2bd3-44b1-9ec8-2a84712b19ec"/>
  </ds:schemaRefs>
</ds:datastoreItem>
</file>

<file path=customXml/itemProps3.xml><?xml version="1.0" encoding="utf-8"?>
<ds:datastoreItem xmlns:ds="http://schemas.openxmlformats.org/officeDocument/2006/customXml" ds:itemID="{8EB212DB-1DC3-4996-9303-848FC7251B4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ae1d7c-2bd3-44b1-9ec8-2a84712b19ec"/>
    <ds:schemaRef ds:uri="e293f50e-b80d-400a-80a1-6226c80ebbb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4303B85-7425-4411-AD40-09BDE3DD8C0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234</Words>
  <Characters>1363</Characters>
  <Application>Microsoft Office Word</Application>
  <DocSecurity>0</DocSecurity>
  <Lines>11</Lines>
  <Paragraphs>3</Paragraphs>
  <ScaleCrop>false</ScaleCrop>
  <Company>Põllumajandusministeerium</Company>
  <LinksUpToDate>false</LinksUpToDate>
  <CharactersWithSpaces>1594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Evi Hõbemäe</dc:creator>
  <cp:keywords/>
  <cp:lastModifiedBy>Maarja-Liis Lall - JUSTDIGI</cp:lastModifiedBy>
  <cp:revision>17</cp:revision>
  <dcterms:created xsi:type="dcterms:W3CDTF">2025-08-08T22:48:00Z</dcterms:created>
  <dcterms:modified xsi:type="dcterms:W3CDTF">2025-08-13T11:23:00Z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0x0101003E579B56BAECA84AA24CE2339784D7AE</vt:lpwstr>
  </property>
  <property fmtid="{D5CDD505-2E9C-101B-9397-08002B2CF9AE}" pid="3" name="MSIP_Label_defa4170-0d19-0005-0004-bc88714345d2_Enabled">
    <vt:lpwstr>true</vt:lpwstr>
  </property>
  <property fmtid="{D5CDD505-2E9C-101B-9397-08002B2CF9AE}" pid="4" name="MSIP_Label_defa4170-0d19-0005-0004-bc88714345d2_SetDate">
    <vt:lpwstr>2025-08-08T12:48:26Z</vt:lpwstr>
  </property>
  <property fmtid="{D5CDD505-2E9C-101B-9397-08002B2CF9AE}" pid="5" name="MSIP_Label_defa4170-0d19-0005-0004-bc88714345d2_Method">
    <vt:lpwstr>Standard</vt:lpwstr>
  </property>
  <property fmtid="{D5CDD505-2E9C-101B-9397-08002B2CF9AE}" pid="6" name="MSIP_Label_defa4170-0d19-0005-0004-bc88714345d2_Name">
    <vt:lpwstr>defa4170-0d19-0005-0004-bc88714345d2</vt:lpwstr>
  </property>
  <property fmtid="{D5CDD505-2E9C-101B-9397-08002B2CF9AE}" pid="7" name="MSIP_Label_defa4170-0d19-0005-0004-bc88714345d2_SiteId">
    <vt:lpwstr>8fe098d2-428d-4bd4-9803-7195fe96f0e2</vt:lpwstr>
  </property>
  <property fmtid="{D5CDD505-2E9C-101B-9397-08002B2CF9AE}" pid="8" name="MSIP_Label_defa4170-0d19-0005-0004-bc88714345d2_ActionId">
    <vt:lpwstr>1c5f7541-d077-4c3a-a124-01f32b80927e</vt:lpwstr>
  </property>
  <property fmtid="{D5CDD505-2E9C-101B-9397-08002B2CF9AE}" pid="9" name="MSIP_Label_defa4170-0d19-0005-0004-bc88714345d2_ContentBits">
    <vt:lpwstr>0</vt:lpwstr>
  </property>
  <property fmtid="{D5CDD505-2E9C-101B-9397-08002B2CF9AE}" pid="10" name="MSIP_Label_defa4170-0d19-0005-0004-bc88714345d2_Tag">
    <vt:lpwstr>10, 3, 0, 2</vt:lpwstr>
  </property>
  <property fmtid="{D5CDD505-2E9C-101B-9397-08002B2CF9AE}" pid="11" name="MediaServiceImageTags">
    <vt:lpwstr/>
  </property>
</Properties>
</file>